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4D6" w:rsidRPr="00480615" w:rsidRDefault="00D714D6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del w:id="1" w:author="uzytkownik" w:date="2021-02-05T10:32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załącznik </w:delText>
        </w:r>
      </w:del>
      <w:ins w:id="3" w:author="uzytkownik" w:date="2021-02-05T10:32:00Z">
        <w:r w:rsid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Z</w:t>
        </w:r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4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ałącznik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nr </w:t>
      </w:r>
      <w:del w:id="6" w:author="uzytkownik" w:date="2021-02-05T11:39:00Z">
        <w:r w:rsidRPr="00480615" w:rsidDel="000B0DF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7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3B </w:delText>
        </w:r>
      </w:del>
      <w:ins w:id="8" w:author="uzytkownik" w:date="2021-02-05T11:39:00Z">
        <w:r w:rsidR="000B0DF5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4</w:t>
        </w:r>
        <w:r w:rsidR="000B0DF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9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do S</w:t>
      </w:r>
      <w:del w:id="11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I</w:delText>
        </w:r>
      </w:del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:rsidTr="0098563C">
        <w:trPr>
          <w:trHeight w:val="121"/>
        </w:trPr>
        <w:tc>
          <w:tcPr>
            <w:tcW w:w="1951" w:type="dxa"/>
          </w:tcPr>
          <w:p w:rsidR="00D714D6" w:rsidRPr="00480615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  <w:rPrChange w:id="14" w:author="uzytkownik" w:date="2021-02-05T10:30:00Z">
                  <w:rPr/>
                </w:rPrChange>
              </w:rPr>
            </w:pPr>
            <w:del w:id="15" w:author="uzytkownik" w:date="2021-02-05T10:29:00Z">
              <w:r w:rsidRPr="00480615" w:rsidDel="00480615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  <w:rPrChange w:id="16" w:author="uzytkownik" w:date="2021-02-05T10:30:00Z">
                    <w:rPr>
                      <w:rFonts w:cs="Arial"/>
                      <w:b/>
                      <w:color w:val="000000" w:themeColor="text1"/>
                      <w:szCs w:val="20"/>
                    </w:rPr>
                  </w:rPrChange>
                </w:rPr>
                <w:delText xml:space="preserve"> BD.271.II.2.2021</w:delText>
              </w:r>
            </w:del>
          </w:p>
        </w:tc>
      </w:tr>
    </w:tbl>
    <w:p w:rsidR="00D714D6" w:rsidRPr="00480615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1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ab/>
      </w:r>
    </w:p>
    <w:p w:rsidR="00D714D6" w:rsidRPr="00480615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Zamawiający:</w:t>
      </w:r>
    </w:p>
    <w:p w:rsidR="00D714D6" w:rsidRPr="00480615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  <w:rPrChange w:id="22" w:author="uzytkownik" w:date="2021-02-05T10:30:00Z">
            <w:rPr>
              <w:b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Gmina </w:t>
      </w:r>
      <w:del w:id="24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Witonia</w:delText>
        </w:r>
      </w:del>
      <w:ins w:id="26" w:author="uzytkownik" w:date="2021-02-05T10:29:00Z"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7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>Dukla</w:t>
        </w:r>
      </w:ins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ins w:id="28" w:author="uzytkownik" w:date="2021-02-05T10:29:00Z"/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29" w:author="uzytkownik" w:date="2021-02-05T10:30:00Z">
            <w:rPr>
              <w:ins w:id="30" w:author="uzytkownik" w:date="2021-02-05T10:29:00Z"/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del w:id="31" w:author="uzytkownik" w:date="2021-02-05T10:29:00Z">
        <w:r w:rsidRPr="00480615" w:rsidDel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2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99-335 Witonia</w:delText>
        </w:r>
      </w:del>
      <w:ins w:id="33" w:author="uzytkownik" w:date="2021-02-05T10:30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4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3</w:t>
        </w:r>
      </w:ins>
      <w:ins w:id="35" w:author="uzytkownik" w:date="2021-02-05T10:29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6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8-450 Dukla</w:t>
        </w:r>
      </w:ins>
    </w:p>
    <w:p w:rsidR="00480615" w:rsidRPr="00480615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37" w:author="uzytkownik" w:date="2021-02-05T10:30:00Z">
            <w:rPr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ins w:id="38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9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u</w:t>
        </w:r>
      </w:ins>
      <w:ins w:id="40" w:author="uzytkownik" w:date="2021-02-05T10:29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1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l. Trakt W</w:t>
        </w:r>
      </w:ins>
      <w:ins w:id="42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3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ęgierski 11</w:t>
        </w:r>
      </w:ins>
    </w:p>
    <w:p w:rsidR="00246CBD" w:rsidRPr="00480615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44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4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Wykonawca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rPrChange w:id="46" w:author="uzytkownik" w:date="2021-02-05T10:30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1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4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4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4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480615" w:rsidRDefault="00246CB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  <w:rPrChange w:id="52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53" w:author="uzytkownik" w:date="2021-02-05T10:30:00Z">
          <w:pPr>
            <w:ind w:right="5953"/>
          </w:pPr>
        </w:pPrChange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54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(pełna nazwa/firma, adres, w zależności od podmiotu: NIP/PESEL, KRS/CEiDG)</w:t>
      </w:r>
    </w:p>
    <w:p w:rsidR="00246CBD" w:rsidRPr="00480615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55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56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  <w:t>reprezentowany przez: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7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8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9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0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246CBD" w:rsidRPr="00480615" w:rsidRDefault="00246CB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  <w:rPrChange w:id="61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62" w:author="uzytkownik" w:date="2021-02-05T10:31:00Z">
          <w:pPr>
            <w:ind w:right="5953"/>
          </w:pPr>
        </w:pPrChange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63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(imię, nazwisko, stanowisko/podstawa do  reprezentacji)</w:t>
      </w:r>
    </w:p>
    <w:p w:rsidR="00300674" w:rsidRPr="00480615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4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5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Oświadczenie wykonawcy </w:t>
      </w:r>
    </w:p>
    <w:p w:rsidR="00804F07" w:rsidRPr="00480615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6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7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>DOTYCZĄCE PRZESŁANEK WYKLUCZENIA Z POSTĘPOWANIA</w:t>
      </w:r>
    </w:p>
    <w:p w:rsidR="00480615" w:rsidRDefault="00D714D6" w:rsidP="00D714D6">
      <w:pPr>
        <w:rPr>
          <w:ins w:id="68" w:author="uzytkownik" w:date="2021-02-05T10:31:00Z"/>
          <w:rFonts w:ascii="Times New Roman" w:hAnsi="Times New Roman" w:cs="Times New Roman"/>
          <w:bCs/>
          <w:sz w:val="24"/>
          <w:szCs w:val="24"/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Na potrzeby postępowania o udzielenie zamówienia publicznego na</w:t>
      </w:r>
      <w:ins w:id="70" w:author="uzytkownik" w:date="2021-02-05T10:31:00Z">
        <w:r w:rsidR="00480615">
          <w:rPr>
            <w:rFonts w:ascii="Times New Roman" w:hAnsi="Times New Roman" w:cs="Times New Roman"/>
            <w:color w:val="000000" w:themeColor="text1"/>
            <w:sz w:val="24"/>
            <w:szCs w:val="24"/>
          </w:rPr>
          <w:t>:</w:t>
        </w:r>
      </w:ins>
      <w:del w:id="71" w:author="uzytkownik" w:date="2021-02-05T10:31:00Z"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72" w:author="uzytkownik" w:date="2021-02-05T10:30:00Z">
              <w:rPr>
                <w:b/>
                <w:szCs w:val="20"/>
              </w:rPr>
            </w:rPrChange>
          </w:rPr>
          <w:delText xml:space="preserve"> rozbudowę i przebudowę drogi gminnej Nr 104310E  w miejscowo</w:delText>
        </w:r>
        <w:r w:rsidRPr="00480615" w:rsidDel="00480615">
          <w:rPr>
            <w:rFonts w:ascii="Times New Roman" w:eastAsia="Arial,Bold" w:hAnsi="Times New Roman" w:cs="Times New Roman" w:hint="eastAsia"/>
            <w:b/>
            <w:sz w:val="24"/>
            <w:szCs w:val="24"/>
            <w:rPrChange w:id="73" w:author="uzytkownik" w:date="2021-02-05T10:30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74" w:author="uzytkownik" w:date="2021-02-05T10:30:00Z">
              <w:rPr>
                <w:b/>
                <w:szCs w:val="20"/>
              </w:rPr>
            </w:rPrChange>
          </w:rPr>
          <w:delText>ci Michały, gmina Witonia”</w:delText>
        </w:r>
        <w:r w:rsidRPr="00480615" w:rsidDel="00480615">
          <w:rPr>
            <w:rFonts w:ascii="Times New Roman" w:hAnsi="Times New Roman" w:cs="Times New Roman"/>
            <w:bCs/>
            <w:sz w:val="24"/>
            <w:szCs w:val="24"/>
            <w:rPrChange w:id="75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-</w:delText>
        </w:r>
      </w:del>
    </w:p>
    <w:p w:rsidR="00D714D6" w:rsidRPr="00480615" w:rsidRDefault="00B11EB3" w:rsidP="00B11EB3">
      <w:pPr>
        <w:spacing w:line="276" w:lineRule="auto"/>
        <w:rPr>
          <w:rFonts w:ascii="Times New Roman" w:hAnsi="Times New Roman" w:cs="Times New Roman"/>
          <w:b/>
          <w:sz w:val="24"/>
          <w:szCs w:val="24"/>
          <w:rPrChange w:id="76" w:author="uzytkownik" w:date="2021-02-05T10:30:00Z">
            <w:rPr>
              <w:b/>
              <w:szCs w:val="20"/>
            </w:rPr>
          </w:rPrChange>
        </w:rPr>
        <w:pPrChange w:id="77" w:author="uzytkownik" w:date="2023-02-20T09:20:00Z">
          <w:pPr/>
        </w:pPrChange>
      </w:pPr>
      <w:ins w:id="78" w:author="uzytkownik" w:date="2023-02-20T09:20:00Z">
        <w:r>
          <w:rPr>
            <w:rFonts w:ascii="Times New Roman" w:hAnsi="Times New Roman"/>
            <w:b/>
            <w:sz w:val="24"/>
          </w:rPr>
          <w:t>Przebudowa i zmiana sposobu użytkowania części pomieszczeń Szkoły Podstawowej przy ul. Kościuszki 13 w Dukli na Przedszkole Gminne na działkach nr ewid. 192 i 240/1                     w miejscowości Dukla</w:t>
        </w:r>
      </w:ins>
      <w:bookmarkStart w:id="79" w:name="_GoBack"/>
      <w:ins w:id="80" w:author="uzytkownik" w:date="2021-06-09T13:19:00Z">
        <w:r w:rsidR="00BC3B41" w:rsidRPr="00B11EB3">
          <w:rPr>
            <w:rFonts w:ascii="Times New Roman" w:hAnsi="Times New Roman" w:cs="Times New Roman"/>
            <w:sz w:val="24"/>
            <w:szCs w:val="24"/>
            <w:rPrChange w:id="81" w:author="uzytkownik" w:date="2023-02-20T09:20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t>,</w:t>
        </w:r>
        <w:bookmarkEnd w:id="79"/>
        <w:r w:rsidR="00BC3B41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</w:ins>
      <w:ins w:id="82" w:author="uzytkownik" w:date="2022-12-08T08:45:00Z">
        <w:r w:rsidR="00192FA5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</w:ins>
      <w:del w:id="83" w:author="uzytkownik" w:date="2021-06-09T13:19:00Z">
        <w:r w:rsidR="00D714D6" w:rsidRPr="00480615" w:rsidDel="00BC3B41">
          <w:rPr>
            <w:rFonts w:ascii="Times New Roman" w:hAnsi="Times New Roman" w:cs="Times New Roman"/>
            <w:bCs/>
            <w:sz w:val="24"/>
            <w:szCs w:val="24"/>
            <w:rPrChange w:id="84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 </w:delText>
        </w:r>
      </w:del>
      <w:r w:rsidR="00D714D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8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co następuje:</w:t>
      </w:r>
    </w:p>
    <w:p w:rsidR="00E50514" w:rsidRPr="00480615" w:rsidDel="00480615" w:rsidRDefault="00E50514" w:rsidP="00D32CB3">
      <w:pPr>
        <w:rPr>
          <w:del w:id="86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87" w:author="uzytkownik" w:date="2021-02-05T10:30:00Z">
            <w:rPr>
              <w:del w:id="88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992049" w:rsidRPr="00480615" w:rsidDel="00480615" w:rsidRDefault="00992049" w:rsidP="00992049">
      <w:pPr>
        <w:rPr>
          <w:del w:id="89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90" w:author="uzytkownik" w:date="2021-02-05T10:30:00Z">
            <w:rPr>
              <w:del w:id="91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79713A" w:rsidRPr="00480615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92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OŚWIADCZENIA</w:t>
      </w:r>
      <w:r w:rsidR="00255142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4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DOTYCZĄCE WYKONAWCY</w:t>
      </w:r>
      <w:r w:rsidR="006440B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246CBD" w:rsidRPr="00480615" w:rsidRDefault="004F23F7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  <w:rPrChange w:id="9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n</w:t>
      </w:r>
      <w:r w:rsidR="009301A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ie </w:t>
      </w:r>
      <w:r w:rsidR="008D048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podlegam wykluczeniu z postępowania na podstawie </w:t>
      </w:r>
      <w:r w:rsidR="00E21B4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art.</w:t>
      </w:r>
      <w:r w:rsidR="00AE6F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6D68F1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108</w:t>
      </w:r>
      <w:r w:rsidR="00AE6F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8D048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ustawy</w:t>
      </w:r>
      <w:r w:rsidR="003A3C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804F0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Pzp</w:t>
      </w:r>
      <w:r w:rsidR="008D048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.</w:t>
      </w:r>
    </w:p>
    <w:p w:rsidR="007840F2" w:rsidRPr="00480615" w:rsidRDefault="0025095B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  <w:rPrChange w:id="10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nie podlegam wykluczeniu z postępowania na podstawie art.</w:t>
      </w:r>
      <w:r w:rsidR="006D68F1" w:rsidRPr="00480615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  <w:rPrChange w:id="110" w:author="uzytkownik" w:date="2021-02-05T10:30:00Z">
            <w:rPr>
              <w:rStyle w:val="FontStyle97"/>
              <w:color w:val="000000" w:themeColor="text1"/>
            </w:rPr>
          </w:rPrChange>
        </w:rPr>
        <w:t>109 ust. 1 pkt 4)</w:t>
      </w:r>
      <w:r w:rsidRPr="00480615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  <w:rPrChange w:id="111" w:author="uzytkownik" w:date="2021-02-05T10:30:00Z">
            <w:rPr>
              <w:rStyle w:val="FontStyle97"/>
              <w:color w:val="000000" w:themeColor="text1"/>
            </w:rPr>
          </w:rPrChange>
        </w:rPr>
        <w:t xml:space="preserve">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ustawy</w:t>
      </w:r>
      <w:r w:rsidR="003A3C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Pzp.</w:t>
      </w:r>
    </w:p>
    <w:p w:rsidR="00CF4A74" w:rsidRPr="00480615" w:rsidDel="00480615" w:rsidRDefault="00CF4A74" w:rsidP="00300674">
      <w:pPr>
        <w:rPr>
          <w:del w:id="115" w:author="uzytkownik" w:date="2021-02-05T10:33:00Z"/>
          <w:rFonts w:ascii="Times New Roman" w:hAnsi="Times New Roman" w:cs="Times New Roman"/>
          <w:i/>
          <w:color w:val="000000" w:themeColor="text1"/>
          <w:sz w:val="24"/>
          <w:szCs w:val="24"/>
          <w:rPrChange w:id="116" w:author="uzytkownik" w:date="2021-02-05T10:30:00Z">
            <w:rPr>
              <w:del w:id="117" w:author="uzytkownik" w:date="2021-02-05T10:33:00Z"/>
              <w:rFonts w:cs="Arial"/>
              <w:i/>
              <w:color w:val="000000" w:themeColor="text1"/>
              <w:szCs w:val="20"/>
            </w:rPr>
          </w:rPrChange>
        </w:rPr>
      </w:pPr>
    </w:p>
    <w:p w:rsidR="00295A3A" w:rsidRPr="00480615" w:rsidRDefault="00295A3A" w:rsidP="00300674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118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</w:pPr>
    </w:p>
    <w:p w:rsidR="00246CBD" w:rsidRPr="00480615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1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21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480615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26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27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28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0507FE" w:rsidRPr="00480615" w:rsidDel="00480615" w:rsidRDefault="000507FE" w:rsidP="00214F56">
      <w:pPr>
        <w:tabs>
          <w:tab w:val="left" w:leader="dot" w:pos="9638"/>
        </w:tabs>
        <w:rPr>
          <w:del w:id="129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30" w:author="uzytkownik" w:date="2021-02-05T10:30:00Z">
            <w:rPr>
              <w:del w:id="131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0507FE" w:rsidRPr="00480615" w:rsidDel="00480615" w:rsidRDefault="000507FE" w:rsidP="00214F56">
      <w:pPr>
        <w:tabs>
          <w:tab w:val="left" w:leader="dot" w:pos="9638"/>
        </w:tabs>
        <w:rPr>
          <w:del w:id="132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33" w:author="uzytkownik" w:date="2021-02-05T10:30:00Z">
            <w:rPr>
              <w:del w:id="134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9301A2" w:rsidRPr="00480615" w:rsidRDefault="004F23F7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rPrChange w:id="13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pPrChange w:id="136" w:author="uzytkownik" w:date="2021-02-05T10:32:00Z">
          <w:pPr>
            <w:tabs>
              <w:tab w:val="left" w:leader="dot" w:pos="9638"/>
            </w:tabs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z</w:t>
      </w:r>
      <w:r w:rsidR="007840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achodzą w stosunku do mnie </w:t>
      </w:r>
      <w:r w:rsidR="005031A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podstawy wykluczenia z postę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powania na podstawie art.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….</w:t>
      </w:r>
      <w:r w:rsidR="00B154B4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……. </w:t>
      </w:r>
      <w:r w:rsidR="005031A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stawy Pzp</w:t>
      </w:r>
      <w:r w:rsidR="00835815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9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(podać mającą zastosowanie podstawę wykluczenia spośród wymienionych w</w:t>
      </w:r>
      <w:r w:rsidR="00214F56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0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 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1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 xml:space="preserve">art. </w:t>
      </w:r>
      <w:r w:rsidR="006D68F1" w:rsidRPr="00480615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  <w:rPrChange w:id="152" w:author="uzytkownik" w:date="2021-02-05T10:30:00Z">
            <w:rPr>
              <w:rStyle w:val="FontStyle97"/>
              <w:i/>
              <w:color w:val="000000" w:themeColor="text1"/>
              <w:sz w:val="18"/>
              <w:szCs w:val="18"/>
            </w:rPr>
          </w:rPrChange>
        </w:rPr>
        <w:t xml:space="preserve">108 lub 109 ust. 1 </w:t>
      </w:r>
      <w:r w:rsidR="00434CC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3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ustawy Pzp)</w:t>
      </w:r>
      <w:r w:rsidR="00434CC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4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>.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Jednocześnie oświadczam, że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w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związku z</w:t>
      </w:r>
      <w:r w:rsidR="00097A8A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ww.</w:t>
      </w:r>
      <w:r w:rsidR="00097A8A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okolicznością, na podstawie art.</w:t>
      </w:r>
      <w:r w:rsidR="006D68F1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110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ust. </w:t>
      </w:r>
      <w:r w:rsidR="006D68F1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2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ustawy Pzp pod</w:t>
      </w:r>
      <w:r w:rsidR="00A56074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jąłem następujące środki 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naprawcze: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14F56" w:rsidRPr="00480615" w:rsidRDefault="00214F56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rPrChange w:id="17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pPrChange w:id="172" w:author="uzytkownik" w:date="2021-02-05T10:32:00Z">
          <w:pPr>
            <w:tabs>
              <w:tab w:val="left" w:leader="dot" w:pos="9638"/>
            </w:tabs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14F56" w:rsidRPr="00480615" w:rsidRDefault="00214F56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rPrChange w:id="17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pPrChange w:id="175" w:author="uzytkownik" w:date="2021-02-05T10:32:00Z">
          <w:pPr>
            <w:tabs>
              <w:tab w:val="left" w:leader="dot" w:pos="9638"/>
            </w:tabs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lastRenderedPageBreak/>
        <w:tab/>
      </w:r>
    </w:p>
    <w:p w:rsidR="00295A3A" w:rsidRPr="00480615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  <w:rPrChange w:id="17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3B7994" w:rsidRPr="00480615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  <w:rPrChange w:id="17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246CBD" w:rsidRPr="00480615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7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1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480615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6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7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8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255142" w:rsidRPr="00480615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9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</w:pPr>
    </w:p>
    <w:p w:rsidR="00255142" w:rsidRPr="00480615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OŚWIADCZENIE DOTYCZĄCE PODMIOTU</w:t>
      </w:r>
      <w:r w:rsidR="00CE640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2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,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NA </w:t>
      </w:r>
      <w:r w:rsidR="00CE640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4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KTÓREGO 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ZASOBY POWOŁUJE SIĘ WYKONAWCA</w:t>
      </w:r>
      <w:r w:rsidR="003D7458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6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434CC2" w:rsidRPr="00480615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  <w:rPrChange w:id="19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9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Oświadczam, że 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9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w stosunku do następującego/ych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podmiot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u/tów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, na któr</w:t>
      </w:r>
      <w:r w:rsidR="009129F3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ego/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ych zasoby powołuję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się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w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niniejszym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postępowaniu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,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tj.: 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……………………………………………………………</w:t>
      </w:r>
      <w:r w:rsidR="0025514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4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>(p</w:t>
      </w:r>
      <w:r w:rsidR="00EF741B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5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>odać pełną nazwę/firmę, adres</w:t>
      </w:r>
      <w:r w:rsidR="003416FE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6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a także w zależności od podmiotu: NIP/PESEL, </w:t>
      </w:r>
      <w:r w:rsidR="0025514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7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KRS/CEiDG) </w:t>
      </w:r>
      <w:r w:rsidR="003416F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nie 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zachodzą podstawy wykluczenia</w:t>
      </w:r>
      <w:r w:rsidR="0025514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z postępowania o udzielenie zamówienia.</w:t>
      </w:r>
    </w:p>
    <w:p w:rsidR="006D68F1" w:rsidRPr="00480615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  <w:rPrChange w:id="22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6D68F1" w:rsidRPr="00480615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22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6D68F1" w:rsidRPr="00480615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22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25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6D68F1" w:rsidRPr="00480615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230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31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32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6D68F1" w:rsidRPr="00480615" w:rsidDel="00480615" w:rsidRDefault="006D68F1" w:rsidP="006D68F1">
      <w:pPr>
        <w:rPr>
          <w:del w:id="233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234" w:author="uzytkownik" w:date="2021-02-05T10:30:00Z">
            <w:rPr>
              <w:del w:id="235" w:author="uzytkownik" w:date="2021-02-05T10:33:00Z"/>
              <w:rFonts w:cs="Arial"/>
              <w:color w:val="000000" w:themeColor="text1"/>
              <w:sz w:val="21"/>
              <w:szCs w:val="21"/>
            </w:rPr>
          </w:rPrChange>
        </w:rPr>
      </w:pPr>
    </w:p>
    <w:p w:rsidR="006D68F1" w:rsidRPr="00480615" w:rsidDel="00480615" w:rsidRDefault="006D68F1" w:rsidP="00300674">
      <w:pPr>
        <w:rPr>
          <w:del w:id="236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237" w:author="uzytkownik" w:date="2021-02-05T10:30:00Z">
            <w:rPr>
              <w:del w:id="238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295A3A" w:rsidRPr="00480615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  <w:rPrChange w:id="23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4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4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OŚWIADCZENIE DOTYCZĄCE PODWYKONAWCY NIEBĘDĄCEGO PODMIOTEM NA KTÓREGO ZASOBY POWOŁUJE SIĘ WYKONAWCA:</w:t>
      </w: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4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4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4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następujący/e podmioty będący/e podwykonawcą/ami:</w:t>
      </w: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4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4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del w:id="247" w:author="uzytkownik" w:date="2021-02-05T10:33:00Z">
        <w:r w:rsidRPr="00480615" w:rsidDel="00480615">
          <w:rPr>
            <w:rFonts w:ascii="Times New Roman" w:hAnsi="Times New Roman" w:cs="Times New Roman"/>
            <w:color w:val="000000" w:themeColor="text1"/>
            <w:sz w:val="24"/>
            <w:szCs w:val="24"/>
            <w:rPrChange w:id="24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............................................</w:delText>
        </w:r>
      </w:del>
    </w:p>
    <w:p w:rsidR="00D714D6" w:rsidRPr="00480615" w:rsidRDefault="00D714D6" w:rsidP="00D714D6">
      <w:pPr>
        <w:rPr>
          <w:rFonts w:ascii="Times New Roman" w:hAnsi="Times New Roman" w:cs="Times New Roman"/>
          <w:i/>
          <w:sz w:val="24"/>
          <w:szCs w:val="24"/>
          <w:rPrChange w:id="249" w:author="uzytkownik" w:date="2021-02-05T10:30:00Z">
            <w:rPr>
              <w:i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sz w:val="24"/>
          <w:szCs w:val="24"/>
          <w:rPrChange w:id="250" w:author="uzytkownik" w:date="2021-02-05T10:30:00Z">
            <w:rPr>
              <w:i/>
            </w:rPr>
          </w:rPrChange>
        </w:rPr>
        <w:t>(pełna nazwa/firma, adres, w zależności od podmiotu: NIP/PESEL, KRS/</w:t>
      </w:r>
      <w:r w:rsidRPr="00480615">
        <w:rPr>
          <w:rFonts w:ascii="Times New Roman" w:hAnsi="Times New Roman" w:cs="Times New Roman"/>
          <w:i/>
          <w:sz w:val="24"/>
          <w:szCs w:val="24"/>
          <w:rPrChange w:id="251" w:author="uzytkownik" w:date="2021-02-05T10:30:00Z">
            <w:rPr>
              <w:i/>
              <w:sz w:val="18"/>
              <w:szCs w:val="18"/>
            </w:rPr>
          </w:rPrChange>
        </w:rPr>
        <w:t>CEiDG)</w:t>
      </w:r>
    </w:p>
    <w:p w:rsidR="00D714D6" w:rsidRPr="00480615" w:rsidDel="00480615" w:rsidRDefault="00D714D6" w:rsidP="00D714D6">
      <w:pPr>
        <w:rPr>
          <w:del w:id="252" w:author="uzytkownik" w:date="2021-02-05T10:33:00Z"/>
          <w:rFonts w:ascii="Times New Roman" w:hAnsi="Times New Roman" w:cs="Times New Roman"/>
          <w:sz w:val="24"/>
          <w:szCs w:val="24"/>
          <w:rPrChange w:id="253" w:author="uzytkownik" w:date="2021-02-05T10:30:00Z">
            <w:rPr>
              <w:del w:id="254" w:author="uzytkownik" w:date="2021-02-05T10:33:00Z"/>
              <w:sz w:val="18"/>
              <w:szCs w:val="18"/>
            </w:rPr>
          </w:rPrChange>
        </w:rPr>
      </w:pPr>
    </w:p>
    <w:p w:rsidR="00D714D6" w:rsidRPr="00480615" w:rsidRDefault="00D714D6" w:rsidP="00D714D6">
      <w:pPr>
        <w:rPr>
          <w:rFonts w:ascii="Times New Roman" w:hAnsi="Times New Roman" w:cs="Times New Roman"/>
          <w:sz w:val="24"/>
          <w:szCs w:val="24"/>
          <w:rPrChange w:id="255" w:author="uzytkownik" w:date="2021-02-05T10:30:00Z">
            <w:rPr>
              <w:szCs w:val="20"/>
            </w:rPr>
          </w:rPrChange>
        </w:rPr>
      </w:pPr>
      <w:r w:rsidRPr="00480615">
        <w:rPr>
          <w:rFonts w:ascii="Times New Roman" w:hAnsi="Times New Roman" w:cs="Times New Roman"/>
          <w:sz w:val="24"/>
          <w:szCs w:val="24"/>
          <w:rPrChange w:id="256" w:author="uzytkownik" w:date="2021-02-05T10:30:00Z">
            <w:rPr>
              <w:szCs w:val="20"/>
            </w:rPr>
          </w:rPrChange>
        </w:rPr>
        <w:t>nie podlegają wykluczeniu z postępowania o udzielenie zamówienia.</w:t>
      </w:r>
    </w:p>
    <w:p w:rsidR="00D714D6" w:rsidRPr="00480615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25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25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5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60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6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6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6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6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D714D6" w:rsidRPr="00480615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265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66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67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68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</w:p>
    <w:p w:rsidR="00C945D3" w:rsidRPr="00480615" w:rsidRDefault="00C945D3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rPrChange w:id="269" w:author="uzytkownik" w:date="2021-02-05T10:30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270" w:author="uzytkownik" w:date="2021-02-05T10:33:00Z">
          <w:pPr>
            <w:pStyle w:val="Akapitzlist"/>
            <w:numPr>
              <w:numId w:val="8"/>
            </w:numPr>
            <w:ind w:left="284" w:hanging="284"/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71" w:author="uzytkownik" w:date="2021-02-05T10:30:00Z">
            <w:rPr>
              <w:rFonts w:cs="Arial"/>
              <w:color w:val="000000" w:themeColor="text1"/>
              <w:sz w:val="18"/>
              <w:szCs w:val="18"/>
            </w:rPr>
          </w:rPrChange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sectPr w:rsidR="00C945D3" w:rsidRPr="00480615" w:rsidSect="00480615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  <w:sectPrChange w:id="296" w:author="uzytkownik" w:date="2021-02-05T10:30:00Z">
        <w:sectPr w:rsidR="00C945D3" w:rsidRPr="00480615" w:rsidSect="00480615">
          <w:pgMar w:top="1134" w:right="1134" w:bottom="1134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8A8" w:rsidRDefault="00C958A8" w:rsidP="0038231F">
      <w:pPr>
        <w:spacing w:line="240" w:lineRule="auto"/>
      </w:pPr>
      <w:r>
        <w:separator/>
      </w:r>
    </w:p>
  </w:endnote>
  <w:endnote w:type="continuationSeparator" w:id="0">
    <w:p w:rsidR="00C958A8" w:rsidRDefault="00C958A8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272" w:author="uzytkownik" w:date="2021-02-05T10:33:00Z"/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EndPr/>
    <w:sdtContent>
      <w:customXmlInsRangeEnd w:id="272"/>
      <w:p w:rsidR="00926E74" w:rsidRPr="00926E74" w:rsidRDefault="00926E74">
        <w:pPr>
          <w:pStyle w:val="Stopka"/>
          <w:jc w:val="right"/>
          <w:rPr>
            <w:ins w:id="273" w:author="uzytkownik" w:date="2021-02-05T10:33:00Z"/>
            <w:rFonts w:ascii="Times New Roman" w:eastAsiaTheme="majorEastAsia" w:hAnsi="Times New Roman" w:cs="Times New Roman"/>
            <w:szCs w:val="20"/>
            <w:rPrChange w:id="274" w:author="uzytkownik" w:date="2021-02-05T10:34:00Z">
              <w:rPr>
                <w:ins w:id="275" w:author="uzytkownik" w:date="2021-02-05T10:33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76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277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278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279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280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B11EB3" w:rsidRPr="00B11EB3">
          <w:rPr>
            <w:rFonts w:ascii="Times New Roman" w:eastAsiaTheme="majorEastAsia" w:hAnsi="Times New Roman" w:cs="Times New Roman"/>
            <w:noProof/>
            <w:szCs w:val="20"/>
          </w:rPr>
          <w:t>2</w:t>
        </w:r>
        <w:ins w:id="281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282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83" w:author="uzytkownik" w:date="2021-02-05T10:33:00Z"/>
    </w:sdtContent>
  </w:sdt>
  <w:customXmlInsRangeEnd w:id="283"/>
  <w:p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284" w:author="uzytkownik" w:date="2021-02-05T10:34:00Z"/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EndPr/>
    <w:sdtContent>
      <w:customXmlInsRangeEnd w:id="284"/>
      <w:p w:rsidR="00926E74" w:rsidRPr="00926E74" w:rsidRDefault="00926E74">
        <w:pPr>
          <w:pStyle w:val="Stopka"/>
          <w:jc w:val="right"/>
          <w:rPr>
            <w:ins w:id="285" w:author="uzytkownik" w:date="2021-02-05T10:34:00Z"/>
            <w:rFonts w:ascii="Times New Roman" w:eastAsiaTheme="majorEastAsia" w:hAnsi="Times New Roman" w:cs="Times New Roman"/>
            <w:szCs w:val="20"/>
            <w:rPrChange w:id="286" w:author="uzytkownik" w:date="2021-02-05T10:34:00Z">
              <w:rPr>
                <w:ins w:id="287" w:author="uzytkownik" w:date="2021-02-05T10:34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88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289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290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291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292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B11EB3" w:rsidRPr="00B11EB3">
          <w:rPr>
            <w:rFonts w:ascii="Times New Roman" w:eastAsiaTheme="majorEastAsia" w:hAnsi="Times New Roman" w:cs="Times New Roman"/>
            <w:noProof/>
            <w:szCs w:val="20"/>
          </w:rPr>
          <w:t>1</w:t>
        </w:r>
        <w:ins w:id="293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294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95" w:author="uzytkownik" w:date="2021-02-05T10:34:00Z"/>
    </w:sdtContent>
  </w:sdt>
  <w:customXmlInsRangeEnd w:id="295"/>
  <w:p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8A8" w:rsidRDefault="00C958A8" w:rsidP="0038231F">
      <w:pPr>
        <w:spacing w:line="240" w:lineRule="auto"/>
      </w:pPr>
      <w:r>
        <w:separator/>
      </w:r>
    </w:p>
  </w:footnote>
  <w:footnote w:type="continuationSeparator" w:id="0">
    <w:p w:rsidR="00C958A8" w:rsidRDefault="00C958A8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2FA5"/>
    <w:rsid w:val="00193E01"/>
    <w:rsid w:val="001957C5"/>
    <w:rsid w:val="00196AD8"/>
    <w:rsid w:val="001A51E3"/>
    <w:rsid w:val="001C52C8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9495D"/>
    <w:rsid w:val="005A73FB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840F2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4816"/>
    <w:rsid w:val="00975C49"/>
    <w:rsid w:val="00984233"/>
    <w:rsid w:val="00992049"/>
    <w:rsid w:val="009A1B09"/>
    <w:rsid w:val="009A397D"/>
    <w:rsid w:val="009C0C6C"/>
    <w:rsid w:val="009C6DDE"/>
    <w:rsid w:val="009D314C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1EB3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958A8"/>
    <w:rsid w:val="00CA5F28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5CEC"/>
    <w:rsid w:val="00DE73EE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52548-D8B6-4503-A908-2B04D73E7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uzytkownik</cp:lastModifiedBy>
  <cp:revision>73</cp:revision>
  <cp:lastPrinted>2016-07-26T08:32:00Z</cp:lastPrinted>
  <dcterms:created xsi:type="dcterms:W3CDTF">2019-11-22T06:36:00Z</dcterms:created>
  <dcterms:modified xsi:type="dcterms:W3CDTF">2023-02-20T08:20:00Z</dcterms:modified>
</cp:coreProperties>
</file>